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77EA" w:rsidRPr="00A1428F" w:rsidRDefault="004C77EA" w:rsidP="005369F1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A1428F">
        <w:rPr>
          <w:rFonts w:ascii="Times New Roman" w:hAnsi="Times New Roman" w:cs="Times New Roman"/>
          <w:sz w:val="28"/>
          <w:szCs w:val="28"/>
          <w:lang w:eastAsia="ru-RU"/>
        </w:rPr>
        <w:t xml:space="preserve">Форма заявления родителя (законного представителя) </w:t>
      </w:r>
    </w:p>
    <w:p w:rsidR="004C77EA" w:rsidRPr="00A1428F" w:rsidRDefault="004C77EA" w:rsidP="005369F1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A1428F">
        <w:rPr>
          <w:rFonts w:ascii="Times New Roman" w:hAnsi="Times New Roman" w:cs="Times New Roman"/>
          <w:sz w:val="28"/>
          <w:szCs w:val="28"/>
          <w:lang w:eastAsia="ru-RU"/>
        </w:rPr>
        <w:t xml:space="preserve">о зачислении ребенка в организацию дополнительного образования </w:t>
      </w:r>
    </w:p>
    <w:p w:rsidR="004C77EA" w:rsidRPr="00A1428F" w:rsidRDefault="004C77EA" w:rsidP="00A1428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4C77EA" w:rsidRPr="00A1428F" w:rsidRDefault="004C77EA" w:rsidP="00A1428F">
      <w:pPr>
        <w:spacing w:after="0" w:line="240" w:lineRule="auto"/>
        <w:ind w:left="3828"/>
        <w:jc w:val="right"/>
        <w:rPr>
          <w:rFonts w:ascii="Times New Roman" w:hAnsi="Times New Roman" w:cs="Times New Roman"/>
          <w:i/>
          <w:iCs/>
          <w:sz w:val="28"/>
          <w:szCs w:val="28"/>
          <w:lang w:eastAsia="ru-RU"/>
        </w:rPr>
      </w:pPr>
      <w:r w:rsidRPr="00A1428F">
        <w:rPr>
          <w:rFonts w:ascii="Times New Roman" w:hAnsi="Times New Roman" w:cs="Times New Roman"/>
          <w:sz w:val="28"/>
          <w:szCs w:val="28"/>
          <w:lang w:eastAsia="ru-RU"/>
        </w:rPr>
        <w:t xml:space="preserve">Директору  </w:t>
      </w:r>
      <w:r w:rsidR="005369F1">
        <w:rPr>
          <w:rFonts w:ascii="Times New Roman" w:hAnsi="Times New Roman" w:cs="Times New Roman"/>
          <w:sz w:val="28"/>
          <w:szCs w:val="28"/>
          <w:lang w:eastAsia="ru-RU"/>
        </w:rPr>
        <w:t>______________</w:t>
      </w:r>
      <w:r w:rsidRPr="00A1428F">
        <w:rPr>
          <w:rFonts w:ascii="Times New Roman" w:hAnsi="Times New Roman" w:cs="Times New Roman"/>
          <w:sz w:val="28"/>
          <w:szCs w:val="28"/>
          <w:lang w:eastAsia="ru-RU"/>
        </w:rPr>
        <w:t>_____________</w:t>
      </w:r>
    </w:p>
    <w:p w:rsidR="004C77EA" w:rsidRPr="00A1428F" w:rsidRDefault="004C77EA" w:rsidP="00A1428F">
      <w:pPr>
        <w:spacing w:after="0" w:line="240" w:lineRule="auto"/>
        <w:ind w:left="3828"/>
        <w:jc w:val="center"/>
        <w:rPr>
          <w:rFonts w:ascii="Times New Roman" w:hAnsi="Times New Roman" w:cs="Times New Roman"/>
          <w:sz w:val="20"/>
          <w:szCs w:val="20"/>
          <w:lang w:eastAsia="ru-RU"/>
        </w:rPr>
      </w:pPr>
      <w:r w:rsidRPr="00A1428F">
        <w:rPr>
          <w:rFonts w:ascii="Times New Roman" w:hAnsi="Times New Roman" w:cs="Times New Roman"/>
          <w:i/>
          <w:iCs/>
          <w:sz w:val="20"/>
          <w:szCs w:val="20"/>
          <w:lang w:eastAsia="ru-RU"/>
        </w:rPr>
        <w:t>(наименование организации)</w:t>
      </w:r>
    </w:p>
    <w:p w:rsidR="004C77EA" w:rsidRPr="00A1428F" w:rsidRDefault="004C77EA" w:rsidP="00A1428F">
      <w:pPr>
        <w:spacing w:after="0" w:line="240" w:lineRule="auto"/>
        <w:ind w:left="3828"/>
        <w:jc w:val="right"/>
        <w:rPr>
          <w:rFonts w:ascii="Times New Roman" w:hAnsi="Times New Roman" w:cs="Times New Roman"/>
          <w:i/>
          <w:iCs/>
          <w:sz w:val="28"/>
          <w:szCs w:val="28"/>
          <w:lang w:eastAsia="ru-RU"/>
        </w:rPr>
      </w:pPr>
      <w:r w:rsidRPr="00A1428F">
        <w:rPr>
          <w:rFonts w:ascii="Times New Roman" w:hAnsi="Times New Roman" w:cs="Times New Roman"/>
          <w:sz w:val="28"/>
          <w:szCs w:val="28"/>
          <w:lang w:eastAsia="ru-RU"/>
        </w:rPr>
        <w:t>_____________________________________</w:t>
      </w:r>
    </w:p>
    <w:p w:rsidR="004C77EA" w:rsidRPr="00A1428F" w:rsidRDefault="004C77EA" w:rsidP="00A1428F">
      <w:pPr>
        <w:spacing w:after="0" w:line="240" w:lineRule="auto"/>
        <w:ind w:left="3828"/>
        <w:jc w:val="center"/>
        <w:rPr>
          <w:rFonts w:ascii="Times New Roman" w:hAnsi="Times New Roman" w:cs="Times New Roman"/>
          <w:sz w:val="20"/>
          <w:szCs w:val="20"/>
          <w:lang w:eastAsia="ru-RU"/>
        </w:rPr>
      </w:pPr>
      <w:r w:rsidRPr="00A1428F">
        <w:rPr>
          <w:rFonts w:ascii="Times New Roman" w:hAnsi="Times New Roman" w:cs="Times New Roman"/>
          <w:i/>
          <w:iCs/>
          <w:sz w:val="20"/>
          <w:szCs w:val="20"/>
          <w:lang w:eastAsia="ru-RU"/>
        </w:rPr>
        <w:t xml:space="preserve"> (Ф.И.О. директора)</w:t>
      </w:r>
    </w:p>
    <w:p w:rsidR="004C77EA" w:rsidRPr="00A1428F" w:rsidRDefault="004C77EA" w:rsidP="00A1428F">
      <w:pPr>
        <w:spacing w:after="0" w:line="240" w:lineRule="auto"/>
        <w:ind w:left="3828" w:firstLine="283"/>
        <w:jc w:val="right"/>
        <w:rPr>
          <w:rFonts w:ascii="Times New Roman" w:hAnsi="Times New Roman" w:cs="Times New Roman"/>
          <w:i/>
          <w:iCs/>
          <w:sz w:val="28"/>
          <w:szCs w:val="28"/>
          <w:lang w:eastAsia="ru-RU"/>
        </w:rPr>
      </w:pPr>
      <w:r w:rsidRPr="00A1428F">
        <w:rPr>
          <w:rFonts w:ascii="Times New Roman" w:hAnsi="Times New Roman" w:cs="Times New Roman"/>
          <w:sz w:val="28"/>
          <w:szCs w:val="28"/>
          <w:lang w:eastAsia="ru-RU"/>
        </w:rPr>
        <w:t>____________________________________ ,</w:t>
      </w:r>
    </w:p>
    <w:p w:rsidR="004C77EA" w:rsidRPr="00A1428F" w:rsidRDefault="004C77EA" w:rsidP="00A1428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eastAsia="ru-RU"/>
        </w:rPr>
      </w:pPr>
      <w:r w:rsidRPr="00A1428F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 xml:space="preserve">                                                       </w:t>
      </w:r>
      <w:r w:rsidRPr="00A1428F">
        <w:rPr>
          <w:rFonts w:ascii="Times New Roman" w:hAnsi="Times New Roman" w:cs="Times New Roman"/>
          <w:i/>
          <w:iCs/>
          <w:sz w:val="20"/>
          <w:szCs w:val="20"/>
          <w:lang w:eastAsia="ru-RU"/>
        </w:rPr>
        <w:t>(Ф.И.О. родителя (законного</w:t>
      </w:r>
      <w:ins w:id="0" w:author="boltenko_ri" w:date="2016-12-05T15:49:00Z">
        <w:r w:rsidRPr="00A1428F">
          <w:rPr>
            <w:rFonts w:ascii="Times New Roman" w:hAnsi="Times New Roman" w:cs="Times New Roman"/>
            <w:i/>
            <w:iCs/>
            <w:sz w:val="20"/>
            <w:szCs w:val="20"/>
            <w:lang w:eastAsia="ru-RU"/>
          </w:rPr>
          <w:t xml:space="preserve"> </w:t>
        </w:r>
      </w:ins>
      <w:r w:rsidRPr="00A1428F">
        <w:rPr>
          <w:rFonts w:ascii="Times New Roman" w:hAnsi="Times New Roman" w:cs="Times New Roman"/>
          <w:i/>
          <w:iCs/>
          <w:sz w:val="20"/>
          <w:szCs w:val="20"/>
          <w:lang w:eastAsia="ru-RU"/>
        </w:rPr>
        <w:t xml:space="preserve"> представителя)</w:t>
      </w:r>
    </w:p>
    <w:p w:rsidR="004C77EA" w:rsidRPr="00A1428F" w:rsidRDefault="004C77EA" w:rsidP="00A1428F">
      <w:pPr>
        <w:spacing w:after="0" w:line="240" w:lineRule="auto"/>
        <w:ind w:left="3828"/>
        <w:rPr>
          <w:rFonts w:ascii="Times New Roman" w:hAnsi="Times New Roman" w:cs="Times New Roman"/>
          <w:sz w:val="28"/>
          <w:szCs w:val="28"/>
          <w:lang w:eastAsia="ru-RU"/>
        </w:rPr>
      </w:pPr>
      <w:r w:rsidRPr="00A1428F">
        <w:rPr>
          <w:rFonts w:ascii="Times New Roman" w:hAnsi="Times New Roman" w:cs="Times New Roman"/>
          <w:sz w:val="28"/>
          <w:szCs w:val="28"/>
          <w:lang w:eastAsia="ru-RU"/>
        </w:rPr>
        <w:t xml:space="preserve">    проживающего(ей) по адресу:</w:t>
      </w:r>
    </w:p>
    <w:p w:rsidR="004C77EA" w:rsidRPr="00A1428F" w:rsidRDefault="004C77EA" w:rsidP="00A1428F">
      <w:pPr>
        <w:spacing w:after="0" w:line="240" w:lineRule="auto"/>
        <w:ind w:left="3828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A1428F">
        <w:rPr>
          <w:rFonts w:ascii="Times New Roman" w:hAnsi="Times New Roman" w:cs="Times New Roman"/>
          <w:sz w:val="28"/>
          <w:szCs w:val="28"/>
          <w:lang w:eastAsia="ru-RU"/>
        </w:rPr>
        <w:t>_____________________________________</w:t>
      </w:r>
    </w:p>
    <w:p w:rsidR="004C77EA" w:rsidRPr="00A1428F" w:rsidRDefault="004C77EA" w:rsidP="00A1428F">
      <w:pPr>
        <w:spacing w:after="0" w:line="240" w:lineRule="auto"/>
        <w:ind w:left="3828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A1428F">
        <w:rPr>
          <w:rFonts w:ascii="Times New Roman" w:hAnsi="Times New Roman" w:cs="Times New Roman"/>
          <w:sz w:val="28"/>
          <w:szCs w:val="28"/>
          <w:lang w:eastAsia="ru-RU"/>
        </w:rPr>
        <w:t>контактный телефон ___________________</w:t>
      </w:r>
    </w:p>
    <w:p w:rsidR="004C77EA" w:rsidRPr="00A1428F" w:rsidRDefault="004C77EA" w:rsidP="00A1428F">
      <w:pPr>
        <w:spacing w:after="0" w:line="240" w:lineRule="auto"/>
        <w:ind w:left="3828"/>
        <w:jc w:val="right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A1428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4C77EA" w:rsidRPr="005369F1" w:rsidRDefault="005369F1" w:rsidP="00A1428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  <w:lang w:eastAsia="ru-RU"/>
        </w:rPr>
        <w:t>з</w:t>
      </w:r>
      <w:r w:rsidR="004C77EA" w:rsidRPr="005369F1">
        <w:rPr>
          <w:rFonts w:ascii="Times New Roman" w:hAnsi="Times New Roman" w:cs="Times New Roman"/>
          <w:bCs/>
          <w:sz w:val="28"/>
          <w:szCs w:val="28"/>
          <w:lang w:eastAsia="ru-RU"/>
        </w:rPr>
        <w:t>аявление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>.</w:t>
      </w:r>
    </w:p>
    <w:p w:rsidR="005369F1" w:rsidRDefault="005369F1" w:rsidP="00A142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C77EA" w:rsidRPr="00A1428F" w:rsidRDefault="004C77EA" w:rsidP="00A1428F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  <w:lang w:eastAsia="ru-RU"/>
        </w:rPr>
      </w:pPr>
      <w:r w:rsidRPr="00A1428F">
        <w:rPr>
          <w:rFonts w:ascii="Times New Roman" w:hAnsi="Times New Roman" w:cs="Times New Roman"/>
          <w:sz w:val="28"/>
          <w:szCs w:val="28"/>
          <w:lang w:eastAsia="ru-RU"/>
        </w:rPr>
        <w:t xml:space="preserve">Прошу зачислить моего ребенка ___________________________________ </w:t>
      </w:r>
    </w:p>
    <w:p w:rsidR="004C77EA" w:rsidRPr="00A1428F" w:rsidRDefault="004C77EA" w:rsidP="00A142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1428F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(фамилия, имя, отчество ребенка полностью)</w:t>
      </w:r>
    </w:p>
    <w:p w:rsidR="004C77EA" w:rsidRPr="00A1428F" w:rsidRDefault="004C77EA" w:rsidP="00A1428F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  <w:lang w:eastAsia="ru-RU"/>
        </w:rPr>
      </w:pPr>
      <w:r w:rsidRPr="00A1428F">
        <w:rPr>
          <w:rFonts w:ascii="Times New Roman" w:hAnsi="Times New Roman" w:cs="Times New Roman"/>
          <w:sz w:val="28"/>
          <w:szCs w:val="28"/>
          <w:lang w:eastAsia="ru-RU"/>
        </w:rPr>
        <w:t xml:space="preserve"> в __________________________________________________</w:t>
      </w:r>
      <w:r w:rsidR="005369F1">
        <w:rPr>
          <w:rFonts w:ascii="Times New Roman" w:hAnsi="Times New Roman" w:cs="Times New Roman"/>
          <w:sz w:val="28"/>
          <w:szCs w:val="28"/>
          <w:lang w:eastAsia="ru-RU"/>
        </w:rPr>
        <w:t>______________</w:t>
      </w:r>
    </w:p>
    <w:p w:rsidR="004C77EA" w:rsidRPr="00A1428F" w:rsidRDefault="004C77EA" w:rsidP="00A1428F">
      <w:pPr>
        <w:pBdr>
          <w:bottom w:val="single" w:sz="8" w:space="2" w:color="000000"/>
        </w:pBd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A1428F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(наименование организации)</w:t>
      </w:r>
    </w:p>
    <w:p w:rsidR="004C77EA" w:rsidRPr="00A1428F" w:rsidRDefault="004C77EA" w:rsidP="00A1428F">
      <w:pPr>
        <w:pBdr>
          <w:bottom w:val="single" w:sz="8" w:space="2" w:color="000000"/>
        </w:pBd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1428F">
        <w:rPr>
          <w:rFonts w:ascii="Times New Roman" w:hAnsi="Times New Roman" w:cs="Times New Roman"/>
          <w:sz w:val="28"/>
          <w:szCs w:val="28"/>
          <w:lang w:eastAsia="ru-RU"/>
        </w:rPr>
        <w:t>на 1-ый (2, 3 и т.д.) год обучения в __________ учебном году  по  дополнительной общеобразовательной/предпрофессиональной программе</w:t>
      </w:r>
    </w:p>
    <w:p w:rsidR="004C77EA" w:rsidRPr="00A1428F" w:rsidRDefault="004C77EA" w:rsidP="00A1428F">
      <w:pPr>
        <w:pBdr>
          <w:bottom w:val="single" w:sz="8" w:space="2" w:color="000000"/>
        </w:pBd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C77EA" w:rsidRPr="00A1428F" w:rsidRDefault="004C77EA" w:rsidP="00A142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1428F">
        <w:rPr>
          <w:rFonts w:ascii="Times New Roman" w:hAnsi="Times New Roman" w:cs="Times New Roman"/>
          <w:sz w:val="28"/>
          <w:szCs w:val="28"/>
          <w:lang w:eastAsia="ru-RU"/>
        </w:rPr>
        <w:t>о ребенке сообщаю следующие  данные:</w:t>
      </w:r>
    </w:p>
    <w:p w:rsidR="004C77EA" w:rsidRPr="00A1428F" w:rsidRDefault="004C77EA" w:rsidP="00A1428F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A1428F">
        <w:rPr>
          <w:rFonts w:ascii="Times New Roman" w:hAnsi="Times New Roman" w:cs="Times New Roman"/>
          <w:sz w:val="28"/>
          <w:szCs w:val="28"/>
          <w:lang w:eastAsia="ru-RU"/>
        </w:rPr>
        <w:t>число, месяц, год рождения__________________________________________</w:t>
      </w:r>
    </w:p>
    <w:p w:rsidR="004C77EA" w:rsidRPr="00A1428F" w:rsidRDefault="004C77EA" w:rsidP="00A1428F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A1428F">
        <w:rPr>
          <w:rFonts w:ascii="Times New Roman" w:hAnsi="Times New Roman" w:cs="Times New Roman"/>
          <w:sz w:val="28"/>
          <w:szCs w:val="28"/>
          <w:lang w:eastAsia="ru-RU"/>
        </w:rPr>
        <w:t>класс ____, школа _________</w:t>
      </w:r>
    </w:p>
    <w:p w:rsidR="004C77EA" w:rsidRPr="00A1428F" w:rsidRDefault="004C77EA" w:rsidP="00A1428F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C77EA" w:rsidRPr="00A1428F" w:rsidRDefault="004C77EA" w:rsidP="00A1428F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A1428F">
        <w:rPr>
          <w:rFonts w:ascii="Times New Roman" w:hAnsi="Times New Roman" w:cs="Times New Roman"/>
          <w:sz w:val="28"/>
          <w:szCs w:val="28"/>
          <w:lang w:eastAsia="ru-RU"/>
        </w:rPr>
        <w:t>Ф.И.О. отца ______________________________________________________</w:t>
      </w:r>
    </w:p>
    <w:p w:rsidR="004C77EA" w:rsidRPr="00A1428F" w:rsidRDefault="004C77EA" w:rsidP="00A1428F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A1428F">
        <w:rPr>
          <w:rFonts w:ascii="Times New Roman" w:hAnsi="Times New Roman" w:cs="Times New Roman"/>
          <w:sz w:val="28"/>
          <w:szCs w:val="28"/>
          <w:lang w:eastAsia="ru-RU"/>
        </w:rPr>
        <w:t>место работы_____________________________________________________</w:t>
      </w:r>
    </w:p>
    <w:p w:rsidR="004C77EA" w:rsidRPr="00A1428F" w:rsidRDefault="004C77EA" w:rsidP="00A1428F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C77EA" w:rsidRPr="00A1428F" w:rsidRDefault="004C77EA" w:rsidP="00A1428F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A1428F">
        <w:rPr>
          <w:rFonts w:ascii="Times New Roman" w:hAnsi="Times New Roman" w:cs="Times New Roman"/>
          <w:sz w:val="28"/>
          <w:szCs w:val="28"/>
          <w:lang w:eastAsia="ru-RU"/>
        </w:rPr>
        <w:t>Ф.И.О. матери ____________________________________________________</w:t>
      </w:r>
    </w:p>
    <w:p w:rsidR="004C77EA" w:rsidRPr="00A1428F" w:rsidRDefault="004C77EA" w:rsidP="00A1428F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A1428F">
        <w:rPr>
          <w:rFonts w:ascii="Times New Roman" w:hAnsi="Times New Roman" w:cs="Times New Roman"/>
          <w:sz w:val="28"/>
          <w:szCs w:val="28"/>
          <w:lang w:eastAsia="ru-RU"/>
        </w:rPr>
        <w:t>место работы _____________________________________________________</w:t>
      </w:r>
    </w:p>
    <w:p w:rsidR="004C77EA" w:rsidRPr="00A1428F" w:rsidRDefault="004C77EA" w:rsidP="00A142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1428F">
        <w:rPr>
          <w:rFonts w:ascii="Times New Roman" w:hAnsi="Times New Roman" w:cs="Times New Roman"/>
          <w:sz w:val="28"/>
          <w:szCs w:val="28"/>
          <w:lang w:eastAsia="ru-RU"/>
        </w:rPr>
        <w:t>С Уставом Организации, лицензией на право ведения образовательной деяте</w:t>
      </w:r>
      <w:r w:rsidRPr="00356BCB">
        <w:rPr>
          <w:rFonts w:ascii="Times New Roman" w:hAnsi="Times New Roman" w:cs="Times New Roman"/>
          <w:sz w:val="28"/>
          <w:szCs w:val="28"/>
          <w:lang w:eastAsia="ru-RU"/>
        </w:rPr>
        <w:t>льности, со свидетельством о государственной аккредитации Организации, дополнительной общеобразовательной программой объединения, условиями ее реализации и другими локальными актами, регламентирующими деятельность государственной бюджетной организации дополнительного образования</w:t>
      </w:r>
      <w:r w:rsidRPr="00A1428F">
        <w:rPr>
          <w:rFonts w:ascii="Times New Roman" w:hAnsi="Times New Roman" w:cs="Times New Roman"/>
          <w:sz w:val="28"/>
          <w:szCs w:val="28"/>
          <w:lang w:eastAsia="ru-RU"/>
        </w:rPr>
        <w:t xml:space="preserve"> _______________________________________________</w:t>
      </w:r>
    </w:p>
    <w:p w:rsidR="004C77EA" w:rsidRPr="00A1428F" w:rsidRDefault="004C77EA" w:rsidP="00A1428F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A1428F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(наименование организации)</w:t>
      </w:r>
    </w:p>
    <w:p w:rsidR="004C77EA" w:rsidRPr="00A1428F" w:rsidRDefault="004C77EA" w:rsidP="00A142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1428F">
        <w:rPr>
          <w:rFonts w:ascii="Times New Roman" w:hAnsi="Times New Roman" w:cs="Times New Roman"/>
          <w:sz w:val="28"/>
          <w:szCs w:val="28"/>
          <w:lang w:eastAsia="ru-RU"/>
        </w:rPr>
        <w:t xml:space="preserve"> ознакомлен(а).</w:t>
      </w:r>
    </w:p>
    <w:p w:rsidR="004C77EA" w:rsidRPr="00A1428F" w:rsidRDefault="004C77EA" w:rsidP="00A142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1428F">
        <w:rPr>
          <w:rFonts w:ascii="Times New Roman" w:hAnsi="Times New Roman" w:cs="Times New Roman"/>
          <w:sz w:val="28"/>
          <w:szCs w:val="28"/>
          <w:lang w:eastAsia="ru-RU"/>
        </w:rPr>
        <w:t>К заявлению прилагаю: копию свидетельства о рождении ребенка, медицинскую справку о состоянии здоровья ребенка</w:t>
      </w:r>
      <w:ins w:id="1" w:author="boltenko_ri" w:date="2016-12-05T15:34:00Z">
        <w:r w:rsidRPr="00A1428F">
          <w:rPr>
            <w:rFonts w:ascii="Times New Roman" w:hAnsi="Times New Roman" w:cs="Times New Roman"/>
            <w:sz w:val="28"/>
            <w:szCs w:val="28"/>
            <w:lang w:eastAsia="ru-RU"/>
          </w:rPr>
          <w:t xml:space="preserve"> (при необходимости)</w:t>
        </w:r>
      </w:ins>
      <w:r w:rsidRPr="00A1428F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</w:p>
    <w:p w:rsidR="004C77EA" w:rsidRPr="00A1428F" w:rsidRDefault="004C77EA" w:rsidP="00A142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1428F">
        <w:rPr>
          <w:rFonts w:ascii="Times New Roman" w:hAnsi="Times New Roman" w:cs="Times New Roman"/>
          <w:sz w:val="28"/>
          <w:szCs w:val="28"/>
          <w:lang w:eastAsia="ru-RU"/>
        </w:rPr>
        <w:t>Даю согласие на использование моих персональных данных и персональных данных моего ребенка.</w:t>
      </w:r>
    </w:p>
    <w:p w:rsidR="004C77EA" w:rsidRPr="00A1428F" w:rsidRDefault="004C77EA" w:rsidP="00A1428F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C77EA" w:rsidRPr="00A1428F" w:rsidRDefault="004C77EA" w:rsidP="00A142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1428F">
        <w:rPr>
          <w:rFonts w:ascii="Times New Roman" w:hAnsi="Times New Roman" w:cs="Times New Roman"/>
          <w:sz w:val="28"/>
          <w:szCs w:val="28"/>
          <w:lang w:eastAsia="ru-RU"/>
        </w:rPr>
        <w:t xml:space="preserve">Дата____________ </w:t>
      </w:r>
      <w:r w:rsidRPr="00A1428F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A1428F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A1428F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A1428F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A1428F">
        <w:rPr>
          <w:rFonts w:ascii="Times New Roman" w:hAnsi="Times New Roman" w:cs="Times New Roman"/>
          <w:sz w:val="28"/>
          <w:szCs w:val="28"/>
          <w:lang w:eastAsia="ru-RU"/>
        </w:rPr>
        <w:tab/>
        <w:t>Подпись______________</w:t>
      </w:r>
    </w:p>
    <w:p w:rsidR="004C77EA" w:rsidRDefault="004C77EA" w:rsidP="00B165A5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C77EA" w:rsidRPr="00A1428F" w:rsidRDefault="004C77EA" w:rsidP="00B165A5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A1428F">
        <w:rPr>
          <w:rFonts w:ascii="Times New Roman" w:hAnsi="Times New Roman" w:cs="Times New Roman"/>
          <w:sz w:val="28"/>
          <w:szCs w:val="28"/>
          <w:lang w:eastAsia="ru-RU"/>
        </w:rPr>
        <w:t xml:space="preserve">Форма заявления родителя (законного представителя) </w:t>
      </w:r>
    </w:p>
    <w:p w:rsidR="004C77EA" w:rsidRPr="00A1428F" w:rsidRDefault="004C77EA" w:rsidP="00B165A5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A1428F">
        <w:rPr>
          <w:rFonts w:ascii="Times New Roman" w:hAnsi="Times New Roman" w:cs="Times New Roman"/>
          <w:sz w:val="28"/>
          <w:szCs w:val="28"/>
          <w:lang w:eastAsia="ru-RU"/>
        </w:rPr>
        <w:t xml:space="preserve">о зачислении ребенка в профессиональную </w:t>
      </w:r>
    </w:p>
    <w:p w:rsidR="004C77EA" w:rsidRPr="00A1428F" w:rsidRDefault="004C77EA" w:rsidP="00B165A5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A1428F">
        <w:rPr>
          <w:rFonts w:ascii="Times New Roman" w:hAnsi="Times New Roman" w:cs="Times New Roman"/>
          <w:sz w:val="28"/>
          <w:szCs w:val="28"/>
          <w:lang w:eastAsia="ru-RU"/>
        </w:rPr>
        <w:t>образовательную организацию</w:t>
      </w:r>
    </w:p>
    <w:p w:rsidR="004C77EA" w:rsidRDefault="004C77EA" w:rsidP="00A1428F">
      <w:pPr>
        <w:spacing w:after="0" w:line="240" w:lineRule="exact"/>
        <w:ind w:left="467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C77EA" w:rsidRPr="00B165A5" w:rsidRDefault="004C77EA" w:rsidP="00A1428F">
      <w:pPr>
        <w:spacing w:after="0" w:line="240" w:lineRule="exact"/>
        <w:ind w:left="467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1428F">
        <w:rPr>
          <w:rFonts w:ascii="Times New Roman" w:hAnsi="Times New Roman" w:cs="Times New Roman"/>
          <w:sz w:val="28"/>
          <w:szCs w:val="28"/>
          <w:lang w:eastAsia="ru-RU"/>
        </w:rPr>
        <w:t xml:space="preserve">Директору </w:t>
      </w:r>
      <w:r w:rsidRPr="00B165A5">
        <w:rPr>
          <w:rFonts w:ascii="Times New Roman" w:hAnsi="Times New Roman" w:cs="Times New Roman"/>
          <w:sz w:val="28"/>
          <w:szCs w:val="28"/>
          <w:lang w:eastAsia="ru-RU"/>
        </w:rPr>
        <w:t xml:space="preserve">______________________ </w:t>
      </w:r>
    </w:p>
    <w:p w:rsidR="004C77EA" w:rsidRPr="00A1428F" w:rsidRDefault="004C77EA" w:rsidP="00A1428F">
      <w:pPr>
        <w:spacing w:after="0" w:line="240" w:lineRule="exact"/>
        <w:ind w:left="4678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A1428F">
        <w:rPr>
          <w:rFonts w:ascii="Times New Roman" w:hAnsi="Times New Roman" w:cs="Times New Roman"/>
          <w:sz w:val="20"/>
          <w:szCs w:val="20"/>
          <w:lang w:eastAsia="ru-RU"/>
        </w:rPr>
        <w:t xml:space="preserve"> (наименование образовательного учреждения)  </w:t>
      </w:r>
    </w:p>
    <w:p w:rsidR="004C77EA" w:rsidRPr="00A1428F" w:rsidRDefault="004C77EA" w:rsidP="00A1428F">
      <w:pPr>
        <w:spacing w:after="0" w:line="240" w:lineRule="exact"/>
        <w:ind w:left="467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1428F">
        <w:rPr>
          <w:rFonts w:ascii="Times New Roman" w:hAnsi="Times New Roman" w:cs="Times New Roman"/>
          <w:sz w:val="28"/>
          <w:szCs w:val="28"/>
          <w:lang w:eastAsia="ru-RU"/>
        </w:rPr>
        <w:t xml:space="preserve">_________________________________ </w:t>
      </w:r>
    </w:p>
    <w:p w:rsidR="004C77EA" w:rsidRPr="00A1428F" w:rsidRDefault="004C77EA" w:rsidP="00A1428F">
      <w:pPr>
        <w:spacing w:after="0" w:line="240" w:lineRule="exact"/>
        <w:ind w:left="4678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A1428F">
        <w:rPr>
          <w:rFonts w:ascii="Times New Roman" w:hAnsi="Times New Roman" w:cs="Times New Roman"/>
          <w:sz w:val="20"/>
          <w:szCs w:val="20"/>
          <w:lang w:eastAsia="ru-RU"/>
        </w:rPr>
        <w:t>(Ф.И.О. директора образовательного учреждения)</w:t>
      </w:r>
    </w:p>
    <w:p w:rsidR="004C77EA" w:rsidRPr="00A1428F" w:rsidRDefault="004C77EA" w:rsidP="00A1428F">
      <w:pPr>
        <w:spacing w:after="0" w:line="240" w:lineRule="exact"/>
        <w:ind w:left="467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1428F">
        <w:rPr>
          <w:rFonts w:ascii="Times New Roman" w:hAnsi="Times New Roman" w:cs="Times New Roman"/>
          <w:sz w:val="28"/>
          <w:szCs w:val="28"/>
          <w:lang w:eastAsia="ru-RU"/>
        </w:rPr>
        <w:t>Фамилия _________________________________</w:t>
      </w:r>
    </w:p>
    <w:p w:rsidR="004C77EA" w:rsidRPr="00A1428F" w:rsidRDefault="004C77EA" w:rsidP="00A1428F">
      <w:pPr>
        <w:spacing w:after="0" w:line="240" w:lineRule="exact"/>
        <w:ind w:left="467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1428F">
        <w:rPr>
          <w:rFonts w:ascii="Times New Roman" w:hAnsi="Times New Roman" w:cs="Times New Roman"/>
          <w:sz w:val="28"/>
          <w:szCs w:val="28"/>
          <w:lang w:eastAsia="ru-RU"/>
        </w:rPr>
        <w:t>Имя ________________________________</w:t>
      </w:r>
    </w:p>
    <w:p w:rsidR="004C77EA" w:rsidRPr="00A1428F" w:rsidRDefault="004C77EA" w:rsidP="00A1428F">
      <w:pPr>
        <w:spacing w:after="0" w:line="240" w:lineRule="exact"/>
        <w:ind w:left="467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1428F">
        <w:rPr>
          <w:rFonts w:ascii="Times New Roman" w:hAnsi="Times New Roman" w:cs="Times New Roman"/>
          <w:sz w:val="28"/>
          <w:szCs w:val="28"/>
          <w:lang w:eastAsia="ru-RU"/>
        </w:rPr>
        <w:t>Отчество  ________________________________</w:t>
      </w:r>
    </w:p>
    <w:p w:rsidR="004C77EA" w:rsidRPr="00A1428F" w:rsidRDefault="004C77EA" w:rsidP="00A1428F">
      <w:pPr>
        <w:spacing w:after="0" w:line="240" w:lineRule="exact"/>
        <w:ind w:left="467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1428F">
        <w:rPr>
          <w:rFonts w:ascii="Times New Roman" w:hAnsi="Times New Roman" w:cs="Times New Roman"/>
          <w:sz w:val="28"/>
          <w:szCs w:val="28"/>
          <w:lang w:eastAsia="ru-RU"/>
        </w:rPr>
        <w:t>Дата рождения___________________</w:t>
      </w:r>
    </w:p>
    <w:p w:rsidR="004C77EA" w:rsidRPr="00A1428F" w:rsidRDefault="004C77EA" w:rsidP="00A1428F">
      <w:pPr>
        <w:spacing w:after="0" w:line="240" w:lineRule="exact"/>
        <w:ind w:left="467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1428F">
        <w:rPr>
          <w:rFonts w:ascii="Times New Roman" w:hAnsi="Times New Roman" w:cs="Times New Roman"/>
          <w:sz w:val="28"/>
          <w:szCs w:val="28"/>
          <w:lang w:eastAsia="ru-RU"/>
        </w:rPr>
        <w:t>Проживающего(ей) _______________</w:t>
      </w:r>
    </w:p>
    <w:p w:rsidR="004C77EA" w:rsidRPr="00A1428F" w:rsidRDefault="004C77EA" w:rsidP="00A1428F">
      <w:pPr>
        <w:spacing w:after="0" w:line="240" w:lineRule="exact"/>
        <w:ind w:left="467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1428F">
        <w:rPr>
          <w:rFonts w:ascii="Times New Roman" w:hAnsi="Times New Roman" w:cs="Times New Roman"/>
          <w:sz w:val="28"/>
          <w:szCs w:val="28"/>
          <w:lang w:eastAsia="ru-RU"/>
        </w:rPr>
        <w:t>Телефон  _________________________________</w:t>
      </w:r>
    </w:p>
    <w:p w:rsidR="004C77EA" w:rsidRPr="00A1428F" w:rsidRDefault="005369F1" w:rsidP="00A1428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з</w:t>
      </w:r>
      <w:r w:rsidRPr="00A1428F">
        <w:rPr>
          <w:rFonts w:ascii="Times New Roman" w:hAnsi="Times New Roman" w:cs="Times New Roman"/>
          <w:sz w:val="28"/>
          <w:szCs w:val="28"/>
          <w:lang w:eastAsia="ru-RU"/>
        </w:rPr>
        <w:t>аявление</w:t>
      </w:r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4C77EA" w:rsidRPr="00B165A5" w:rsidRDefault="004C77EA" w:rsidP="00A1428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eastAsia="ru-RU"/>
        </w:rPr>
      </w:pPr>
    </w:p>
    <w:p w:rsidR="004C77EA" w:rsidRPr="00B165A5" w:rsidRDefault="004C77EA" w:rsidP="00B165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165A5">
        <w:rPr>
          <w:rFonts w:ascii="Times New Roman" w:hAnsi="Times New Roman" w:cs="Times New Roman"/>
          <w:sz w:val="28"/>
          <w:szCs w:val="28"/>
          <w:lang w:eastAsia="ru-RU"/>
        </w:rPr>
        <w:t>Прошу Вас принять меня в число студентов (указать наименование Учреждения) для получения _____________________________________________</w:t>
      </w:r>
    </w:p>
    <w:p w:rsidR="004C77EA" w:rsidRPr="00B165A5" w:rsidRDefault="004C77EA" w:rsidP="00B165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165A5">
        <w:rPr>
          <w:rFonts w:ascii="Times New Roman" w:hAnsi="Times New Roman" w:cs="Times New Roman"/>
          <w:sz w:val="28"/>
          <w:szCs w:val="28"/>
          <w:lang w:eastAsia="ru-RU"/>
        </w:rPr>
        <w:t>(первого, второго) среднего профессионального образования по специальности (профессии) ___________________________________________________</w:t>
      </w:r>
    </w:p>
    <w:p w:rsidR="004C77EA" w:rsidRPr="00B165A5" w:rsidRDefault="004C77EA" w:rsidP="00B165A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B165A5">
        <w:rPr>
          <w:rFonts w:ascii="Times New Roman" w:hAnsi="Times New Roman" w:cs="Times New Roman"/>
          <w:sz w:val="28"/>
          <w:szCs w:val="28"/>
          <w:vertAlign w:val="superscript"/>
          <w:lang w:eastAsia="ru-RU"/>
        </w:rPr>
        <w:t xml:space="preserve">                      (наименование специальности (профессии) в соответствии с лицензией)</w:t>
      </w:r>
    </w:p>
    <w:p w:rsidR="004C77EA" w:rsidRPr="00B165A5" w:rsidRDefault="004C77EA" w:rsidP="00B165A5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B165A5">
        <w:rPr>
          <w:rFonts w:ascii="Times New Roman" w:hAnsi="Times New Roman" w:cs="Times New Roman"/>
          <w:sz w:val="28"/>
          <w:szCs w:val="28"/>
          <w:lang w:eastAsia="ru-RU"/>
        </w:rPr>
        <w:t xml:space="preserve">____________ формы обучения _______________________________________ </w:t>
      </w:r>
    </w:p>
    <w:p w:rsidR="004C77EA" w:rsidRPr="00B165A5" w:rsidRDefault="004C77EA" w:rsidP="00B165A5">
      <w:pPr>
        <w:spacing w:after="0" w:line="240" w:lineRule="auto"/>
        <w:rPr>
          <w:rFonts w:ascii="Times New Roman" w:hAnsi="Times New Roman" w:cs="Times New Roman"/>
          <w:sz w:val="28"/>
          <w:szCs w:val="28"/>
          <w:vertAlign w:val="superscript"/>
          <w:lang w:eastAsia="ru-RU"/>
        </w:rPr>
      </w:pPr>
      <w:r w:rsidRPr="00B165A5">
        <w:rPr>
          <w:rFonts w:ascii="Times New Roman" w:hAnsi="Times New Roman" w:cs="Times New Roman"/>
          <w:sz w:val="28"/>
          <w:szCs w:val="28"/>
          <w:lang w:eastAsia="ru-RU"/>
        </w:rPr>
        <w:t xml:space="preserve">   </w:t>
      </w:r>
      <w:r w:rsidRPr="00B165A5">
        <w:rPr>
          <w:rFonts w:ascii="Times New Roman" w:hAnsi="Times New Roman" w:cs="Times New Roman"/>
          <w:sz w:val="28"/>
          <w:szCs w:val="28"/>
          <w:vertAlign w:val="superscript"/>
          <w:lang w:eastAsia="ru-RU"/>
        </w:rPr>
        <w:t>(очной, заочной)                                                                       (на бюджетной основе, с оплатой стоимости обучения)</w:t>
      </w:r>
    </w:p>
    <w:p w:rsidR="004C77EA" w:rsidRPr="00B165A5" w:rsidRDefault="004C77EA" w:rsidP="00B165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165A5">
        <w:rPr>
          <w:rFonts w:ascii="Times New Roman" w:hAnsi="Times New Roman" w:cs="Times New Roman"/>
          <w:sz w:val="28"/>
          <w:szCs w:val="28"/>
          <w:lang w:eastAsia="ru-RU"/>
        </w:rPr>
        <w:t>Документ, удостоверяющий личность: _________________________________</w:t>
      </w:r>
    </w:p>
    <w:p w:rsidR="004C77EA" w:rsidRPr="00B165A5" w:rsidRDefault="004C77EA" w:rsidP="00B165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165A5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(паспорт, свидетельство о рождении, временное удостоверение)</w:t>
      </w:r>
    </w:p>
    <w:p w:rsidR="004C77EA" w:rsidRPr="00B165A5" w:rsidRDefault="004C77EA" w:rsidP="00B165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165A5">
        <w:rPr>
          <w:rFonts w:ascii="Times New Roman" w:hAnsi="Times New Roman" w:cs="Times New Roman"/>
          <w:sz w:val="28"/>
          <w:szCs w:val="28"/>
          <w:lang w:eastAsia="ru-RU"/>
        </w:rPr>
        <w:t>Серия ________ № _____________ кем и когда выдан ____________________</w:t>
      </w:r>
    </w:p>
    <w:p w:rsidR="004C77EA" w:rsidRPr="00B165A5" w:rsidRDefault="004C77EA" w:rsidP="00B165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165A5">
        <w:rPr>
          <w:rFonts w:ascii="Times New Roman" w:hAnsi="Times New Roman" w:cs="Times New Roman"/>
          <w:sz w:val="28"/>
          <w:szCs w:val="28"/>
          <w:lang w:eastAsia="ru-RU"/>
        </w:rPr>
        <w:t>__________________________________________________________________</w:t>
      </w:r>
    </w:p>
    <w:p w:rsidR="004C77EA" w:rsidRPr="00B165A5" w:rsidRDefault="004C77EA" w:rsidP="00B165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165A5">
        <w:rPr>
          <w:rFonts w:ascii="Times New Roman" w:hAnsi="Times New Roman" w:cs="Times New Roman"/>
          <w:sz w:val="28"/>
          <w:szCs w:val="28"/>
          <w:lang w:eastAsia="ru-RU"/>
        </w:rPr>
        <w:t>Образование до поступления _________________________________________</w:t>
      </w:r>
    </w:p>
    <w:p w:rsidR="004C77EA" w:rsidRPr="005369F1" w:rsidRDefault="004C77EA" w:rsidP="00B165A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B165A5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</w:t>
      </w:r>
      <w:r w:rsidRPr="005369F1">
        <w:rPr>
          <w:rFonts w:ascii="Times New Roman" w:hAnsi="Times New Roman" w:cs="Times New Roman"/>
          <w:sz w:val="20"/>
          <w:szCs w:val="20"/>
          <w:lang w:eastAsia="ru-RU"/>
        </w:rPr>
        <w:t>(основное общее, среднее общее, профессиональное)</w:t>
      </w:r>
    </w:p>
    <w:p w:rsidR="004C77EA" w:rsidRPr="00B165A5" w:rsidRDefault="004C77EA" w:rsidP="00B165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165A5">
        <w:rPr>
          <w:rFonts w:ascii="Times New Roman" w:hAnsi="Times New Roman" w:cs="Times New Roman"/>
          <w:sz w:val="28"/>
          <w:szCs w:val="28"/>
          <w:lang w:eastAsia="ru-RU"/>
        </w:rPr>
        <w:t>Окончил(а) в ______________ году ___________________________________</w:t>
      </w:r>
    </w:p>
    <w:p w:rsidR="004C77EA" w:rsidRPr="00B165A5" w:rsidRDefault="004C77EA" w:rsidP="00B165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165A5">
        <w:rPr>
          <w:rFonts w:ascii="Times New Roman" w:hAnsi="Times New Roman" w:cs="Times New Roman"/>
          <w:sz w:val="28"/>
          <w:szCs w:val="28"/>
          <w:lang w:eastAsia="ru-RU"/>
        </w:rPr>
        <w:t>__________________________________________________________________</w:t>
      </w:r>
    </w:p>
    <w:p w:rsidR="004C77EA" w:rsidRPr="005369F1" w:rsidRDefault="004C77EA" w:rsidP="005369F1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eastAsia="ru-RU"/>
        </w:rPr>
      </w:pPr>
      <w:r w:rsidRPr="005369F1">
        <w:rPr>
          <w:rFonts w:ascii="Times New Roman" w:hAnsi="Times New Roman" w:cs="Times New Roman"/>
          <w:sz w:val="20"/>
          <w:szCs w:val="20"/>
          <w:lang w:eastAsia="ru-RU"/>
        </w:rPr>
        <w:t>(наименование образовательного учреждения)</w:t>
      </w:r>
    </w:p>
    <w:p w:rsidR="004C77EA" w:rsidRPr="00B165A5" w:rsidRDefault="004C77EA" w:rsidP="00B165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165A5">
        <w:rPr>
          <w:rFonts w:ascii="Times New Roman" w:hAnsi="Times New Roman" w:cs="Times New Roman"/>
          <w:sz w:val="28"/>
          <w:szCs w:val="28"/>
          <w:lang w:eastAsia="ru-RU"/>
        </w:rPr>
        <w:t>Необходимость в общежитии: ______________ (да/нет)</w:t>
      </w:r>
    </w:p>
    <w:p w:rsidR="004C77EA" w:rsidRPr="00B165A5" w:rsidRDefault="004C77EA" w:rsidP="00B165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165A5">
        <w:rPr>
          <w:rFonts w:ascii="Times New Roman" w:hAnsi="Times New Roman" w:cs="Times New Roman"/>
          <w:sz w:val="28"/>
          <w:szCs w:val="28"/>
          <w:lang w:eastAsia="ru-RU"/>
        </w:rPr>
        <w:t>О себе дополнительно сообщаю:</w:t>
      </w:r>
    </w:p>
    <w:p w:rsidR="004C77EA" w:rsidRPr="00B165A5" w:rsidRDefault="004C77EA" w:rsidP="00B165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165A5">
        <w:rPr>
          <w:rFonts w:ascii="Times New Roman" w:hAnsi="Times New Roman" w:cs="Times New Roman"/>
          <w:sz w:val="28"/>
          <w:szCs w:val="28"/>
          <w:lang w:eastAsia="ru-RU"/>
        </w:rPr>
        <w:t>Место жительства (фактич.): область _______________, район _______________, город/село_____________, индекс: __________, улица, дом, кв. ________________</w:t>
      </w:r>
    </w:p>
    <w:p w:rsidR="004C77EA" w:rsidRPr="00B165A5" w:rsidRDefault="004C77EA" w:rsidP="00B165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C77EA" w:rsidRPr="00B165A5" w:rsidRDefault="004C77EA" w:rsidP="00B165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165A5">
        <w:rPr>
          <w:rFonts w:ascii="Times New Roman" w:hAnsi="Times New Roman" w:cs="Times New Roman"/>
          <w:sz w:val="28"/>
          <w:szCs w:val="28"/>
          <w:lang w:eastAsia="ru-RU"/>
        </w:rPr>
        <w:t>Родители (фамилия, имя, отчество, место работы, должность):</w:t>
      </w:r>
    </w:p>
    <w:p w:rsidR="004C77EA" w:rsidRPr="00B165A5" w:rsidRDefault="004C77EA" w:rsidP="00B165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165A5">
        <w:rPr>
          <w:rFonts w:ascii="Times New Roman" w:hAnsi="Times New Roman" w:cs="Times New Roman"/>
          <w:sz w:val="28"/>
          <w:szCs w:val="28"/>
          <w:lang w:eastAsia="ru-RU"/>
        </w:rPr>
        <w:t>Отец: _____________________________________________________________</w:t>
      </w:r>
    </w:p>
    <w:p w:rsidR="004C77EA" w:rsidRPr="00B165A5" w:rsidRDefault="004C77EA" w:rsidP="00B165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165A5">
        <w:rPr>
          <w:rFonts w:ascii="Times New Roman" w:hAnsi="Times New Roman" w:cs="Times New Roman"/>
          <w:sz w:val="28"/>
          <w:szCs w:val="28"/>
          <w:lang w:eastAsia="ru-RU"/>
        </w:rPr>
        <w:t>Мать: _____________________________________________________________</w:t>
      </w:r>
    </w:p>
    <w:p w:rsidR="004C77EA" w:rsidRPr="00B165A5" w:rsidRDefault="004C77EA" w:rsidP="00B165A5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C77EA" w:rsidRPr="00B165A5" w:rsidRDefault="004C77EA" w:rsidP="00B165A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B165A5">
        <w:rPr>
          <w:rFonts w:ascii="Times New Roman" w:hAnsi="Times New Roman" w:cs="Times New Roman"/>
          <w:sz w:val="28"/>
          <w:szCs w:val="28"/>
          <w:lang w:eastAsia="ru-RU"/>
        </w:rPr>
        <w:t>Подпись абитуриента _______________ « ___ » _________ 20 ___ года</w:t>
      </w:r>
    </w:p>
    <w:p w:rsidR="004C77EA" w:rsidRPr="00B165A5" w:rsidRDefault="004C77EA" w:rsidP="00B165A5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  <w:lang w:eastAsia="ru-RU"/>
        </w:rPr>
      </w:pPr>
    </w:p>
    <w:p w:rsidR="004C77EA" w:rsidRPr="00B165A5" w:rsidRDefault="004C77EA" w:rsidP="00B165A5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  <w:lang w:eastAsia="ru-RU"/>
        </w:rPr>
      </w:pPr>
      <w:r w:rsidRPr="00B165A5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С лицензией на право ведения образовательной деятельности, свидетельством о государственной аккредитации, Уставом образовательного учреждения, Правилами приема, содержанием основных образовательных программ ознакомлен(а).</w:t>
      </w:r>
    </w:p>
    <w:p w:rsidR="004C77EA" w:rsidRPr="00B165A5" w:rsidRDefault="005369F1" w:rsidP="00B165A5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  <w:lang w:eastAsia="ru-RU"/>
        </w:rPr>
      </w:pPr>
      <w:r w:rsidRPr="00B165A5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П</w:t>
      </w:r>
      <w:r w:rsidR="004C77EA" w:rsidRPr="00B165A5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рофессиональное</w:t>
      </w:r>
      <w:r>
        <w:rPr>
          <w:rFonts w:ascii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="004C77EA" w:rsidRPr="00B165A5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бразование получаю впервые ____ (да/нет).</w:t>
      </w:r>
    </w:p>
    <w:p w:rsidR="004C77EA" w:rsidRPr="00B165A5" w:rsidRDefault="004C77EA" w:rsidP="00B165A5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  <w:lang w:eastAsia="ru-RU"/>
        </w:rPr>
      </w:pPr>
      <w:r w:rsidRPr="00B165A5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О сроке предоставления оригинала документа об образовании</w:t>
      </w:r>
      <w:r w:rsidRPr="00B165A5"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. </w:t>
      </w:r>
      <w:r w:rsidRPr="00B165A5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 xml:space="preserve"> проинформирован(а).</w:t>
      </w:r>
    </w:p>
    <w:p w:rsidR="004C77EA" w:rsidRPr="00B165A5" w:rsidRDefault="004C77EA" w:rsidP="00B165A5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  <w:lang w:eastAsia="ru-RU"/>
        </w:rPr>
      </w:pPr>
      <w:r w:rsidRPr="00B165A5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 xml:space="preserve"> О возможном конкурсе аттестатов при превышении количества заявлений на отдельные специальности (профессии) проинформирован(а).</w:t>
      </w:r>
    </w:p>
    <w:p w:rsidR="004C77EA" w:rsidRPr="00B165A5" w:rsidRDefault="004C77EA" w:rsidP="00B165A5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  <w:lang w:eastAsia="ru-RU"/>
        </w:rPr>
      </w:pPr>
      <w:r w:rsidRPr="00B165A5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С ограничениями на профессиональную деятельность по с</w:t>
      </w:r>
      <w:bookmarkStart w:id="2" w:name="_GoBack"/>
      <w:bookmarkEnd w:id="2"/>
      <w:r w:rsidRPr="00B165A5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остоянию здоровья по специальностям (профессиям) ознакомлен(а).</w:t>
      </w:r>
    </w:p>
    <w:p w:rsidR="004C77EA" w:rsidRPr="00B165A5" w:rsidRDefault="004C77EA" w:rsidP="00B165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C77EA" w:rsidRPr="00B165A5" w:rsidRDefault="004C77EA" w:rsidP="00B165A5">
      <w:pPr>
        <w:spacing w:after="0" w:line="240" w:lineRule="auto"/>
        <w:jc w:val="center"/>
        <w:rPr>
          <w:rFonts w:ascii="Times New Roman" w:hAnsi="Times New Roman" w:cs="Times New Roman"/>
          <w:i/>
          <w:iCs/>
          <w:sz w:val="28"/>
          <w:szCs w:val="28"/>
          <w:lang w:eastAsia="ru-RU"/>
        </w:rPr>
      </w:pPr>
      <w:r w:rsidRPr="00B165A5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Подпись абитуриента ______________ « ___ » __________ 20 ___ года</w:t>
      </w:r>
    </w:p>
    <w:p w:rsidR="004C77EA" w:rsidRPr="00B165A5" w:rsidRDefault="004C77EA" w:rsidP="00B165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C77EA" w:rsidRPr="00B165A5" w:rsidRDefault="004C77EA" w:rsidP="00B165A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B165A5">
        <w:rPr>
          <w:rFonts w:ascii="Times New Roman" w:hAnsi="Times New Roman" w:cs="Times New Roman"/>
          <w:sz w:val="28"/>
          <w:szCs w:val="28"/>
          <w:lang w:eastAsia="ru-RU"/>
        </w:rPr>
        <w:t xml:space="preserve">Регистрационный номер: _______ Группа: _______ Ср. балл аттестата: </w:t>
      </w:r>
      <w:r w:rsidRPr="00B165A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_________</w:t>
      </w:r>
    </w:p>
    <w:p w:rsidR="004C77EA" w:rsidRPr="00B165A5" w:rsidRDefault="004C77EA" w:rsidP="00B165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C77EA" w:rsidRPr="00B165A5" w:rsidRDefault="004C77EA" w:rsidP="00B165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165A5">
        <w:rPr>
          <w:rFonts w:ascii="Times New Roman" w:hAnsi="Times New Roman" w:cs="Times New Roman"/>
          <w:sz w:val="28"/>
          <w:szCs w:val="28"/>
          <w:lang w:eastAsia="ru-RU"/>
        </w:rPr>
        <w:t>Технический секретарь: _______________ ( __________________ )</w:t>
      </w:r>
    </w:p>
    <w:p w:rsidR="004C77EA" w:rsidRPr="00B165A5" w:rsidRDefault="004C77EA" w:rsidP="00B165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165A5">
        <w:rPr>
          <w:rFonts w:ascii="Times New Roman" w:hAnsi="Times New Roman" w:cs="Times New Roman"/>
          <w:sz w:val="28"/>
          <w:szCs w:val="28"/>
          <w:lang w:eastAsia="ru-RU"/>
        </w:rPr>
        <w:t>Дата: « ___ » __________ 20 ___ года</w:t>
      </w:r>
    </w:p>
    <w:p w:rsidR="004C77EA" w:rsidRPr="00B165A5" w:rsidRDefault="004C77EA" w:rsidP="00B165A5">
      <w:pPr>
        <w:spacing w:after="0" w:line="240" w:lineRule="auto"/>
        <w:rPr>
          <w:sz w:val="28"/>
          <w:szCs w:val="28"/>
          <w:lang w:eastAsia="ru-RU"/>
        </w:rPr>
      </w:pPr>
    </w:p>
    <w:p w:rsidR="004C77EA" w:rsidRPr="00B165A5" w:rsidRDefault="004C77EA" w:rsidP="00B165A5">
      <w:pPr>
        <w:spacing w:after="0" w:line="240" w:lineRule="auto"/>
        <w:ind w:right="157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C77EA" w:rsidRPr="00B165A5" w:rsidRDefault="003E406C" w:rsidP="003E406C">
      <w:pPr>
        <w:tabs>
          <w:tab w:val="left" w:pos="3400"/>
          <w:tab w:val="left" w:pos="3600"/>
        </w:tabs>
        <w:spacing w:after="0" w:line="240" w:lineRule="auto"/>
        <w:ind w:right="1570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_________________</w:t>
      </w:r>
    </w:p>
    <w:sectPr w:rsidR="004C77EA" w:rsidRPr="00B165A5" w:rsidSect="00FB4AC7">
      <w:headerReference w:type="default" r:id="rId8"/>
      <w:pgSz w:w="11905" w:h="16838" w:code="9"/>
      <w:pgMar w:top="1418" w:right="567" w:bottom="1134" w:left="1985" w:header="964" w:footer="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1161" w:rsidRDefault="00301161" w:rsidP="00FB4AC7">
      <w:pPr>
        <w:spacing w:after="0" w:line="240" w:lineRule="auto"/>
      </w:pPr>
      <w:r>
        <w:separator/>
      </w:r>
    </w:p>
  </w:endnote>
  <w:endnote w:type="continuationSeparator" w:id="0">
    <w:p w:rsidR="00301161" w:rsidRDefault="00301161" w:rsidP="00FB4A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1161" w:rsidRDefault="00301161" w:rsidP="00FB4AC7">
      <w:pPr>
        <w:spacing w:after="0" w:line="240" w:lineRule="auto"/>
      </w:pPr>
      <w:r>
        <w:separator/>
      </w:r>
    </w:p>
  </w:footnote>
  <w:footnote w:type="continuationSeparator" w:id="0">
    <w:p w:rsidR="00301161" w:rsidRDefault="00301161" w:rsidP="00FB4A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5848" w:rsidRDefault="00345848">
    <w:pPr>
      <w:pStyle w:val="a9"/>
      <w:jc w:val="right"/>
    </w:pPr>
    <w:r>
      <w:fldChar w:fldCharType="begin"/>
    </w:r>
    <w:r>
      <w:instrText>PAGE   \* MERGEFORMAT</w:instrText>
    </w:r>
    <w:r>
      <w:fldChar w:fldCharType="separate"/>
    </w:r>
    <w:r w:rsidR="00F217C5">
      <w:rPr>
        <w:noProof/>
      </w:rPr>
      <w:t>2</w:t>
    </w:r>
    <w:r>
      <w:fldChar w:fldCharType="end"/>
    </w:r>
  </w:p>
  <w:p w:rsidR="00345848" w:rsidRPr="00FB4AC7" w:rsidRDefault="00345848" w:rsidP="00FB4AC7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779AB"/>
    <w:multiLevelType w:val="hybridMultilevel"/>
    <w:tmpl w:val="F5F2FF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27631F"/>
    <w:multiLevelType w:val="hybridMultilevel"/>
    <w:tmpl w:val="AF4475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A87D30"/>
    <w:multiLevelType w:val="hybridMultilevel"/>
    <w:tmpl w:val="FE5805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3BA76D9"/>
    <w:multiLevelType w:val="hybridMultilevel"/>
    <w:tmpl w:val="479A6AFC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oNotTrackMoves/>
  <w:defaultTabStop w:val="708"/>
  <w:autoHyphenation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E29B4"/>
    <w:rsid w:val="00006798"/>
    <w:rsid w:val="00010D2A"/>
    <w:rsid w:val="000169B9"/>
    <w:rsid w:val="0002225E"/>
    <w:rsid w:val="0004176C"/>
    <w:rsid w:val="00045537"/>
    <w:rsid w:val="0007225B"/>
    <w:rsid w:val="00074C0F"/>
    <w:rsid w:val="0007750C"/>
    <w:rsid w:val="0008066E"/>
    <w:rsid w:val="0008468C"/>
    <w:rsid w:val="0008504B"/>
    <w:rsid w:val="000938DC"/>
    <w:rsid w:val="000A4914"/>
    <w:rsid w:val="000B106B"/>
    <w:rsid w:val="000B70DC"/>
    <w:rsid w:val="000D4284"/>
    <w:rsid w:val="000E0BEF"/>
    <w:rsid w:val="000E29D9"/>
    <w:rsid w:val="000F0516"/>
    <w:rsid w:val="000F651E"/>
    <w:rsid w:val="001101D5"/>
    <w:rsid w:val="0012324D"/>
    <w:rsid w:val="001352DD"/>
    <w:rsid w:val="00137A4D"/>
    <w:rsid w:val="00141BE5"/>
    <w:rsid w:val="0016630A"/>
    <w:rsid w:val="0017098F"/>
    <w:rsid w:val="00172767"/>
    <w:rsid w:val="00180639"/>
    <w:rsid w:val="00182FCF"/>
    <w:rsid w:val="0019570C"/>
    <w:rsid w:val="001A1621"/>
    <w:rsid w:val="001A64EB"/>
    <w:rsid w:val="001A7511"/>
    <w:rsid w:val="001B13D5"/>
    <w:rsid w:val="001C3D7B"/>
    <w:rsid w:val="001C606D"/>
    <w:rsid w:val="001D0D6A"/>
    <w:rsid w:val="001D5A94"/>
    <w:rsid w:val="001D663D"/>
    <w:rsid w:val="001D735E"/>
    <w:rsid w:val="001E0933"/>
    <w:rsid w:val="001E1D56"/>
    <w:rsid w:val="001E6697"/>
    <w:rsid w:val="001F2959"/>
    <w:rsid w:val="001F5A61"/>
    <w:rsid w:val="00203D22"/>
    <w:rsid w:val="00205C75"/>
    <w:rsid w:val="00206906"/>
    <w:rsid w:val="00211776"/>
    <w:rsid w:val="002124BF"/>
    <w:rsid w:val="00220D44"/>
    <w:rsid w:val="00234C18"/>
    <w:rsid w:val="002506F2"/>
    <w:rsid w:val="002518C2"/>
    <w:rsid w:val="002548D1"/>
    <w:rsid w:val="00285635"/>
    <w:rsid w:val="002947D6"/>
    <w:rsid w:val="00294CD4"/>
    <w:rsid w:val="0029789C"/>
    <w:rsid w:val="002A68FD"/>
    <w:rsid w:val="002B7C4B"/>
    <w:rsid w:val="002C036B"/>
    <w:rsid w:val="002C1FF5"/>
    <w:rsid w:val="002D65B5"/>
    <w:rsid w:val="002F07C3"/>
    <w:rsid w:val="002F602B"/>
    <w:rsid w:val="00301161"/>
    <w:rsid w:val="00301E2D"/>
    <w:rsid w:val="00304B2B"/>
    <w:rsid w:val="0031272B"/>
    <w:rsid w:val="00321FE1"/>
    <w:rsid w:val="003233CD"/>
    <w:rsid w:val="003339DE"/>
    <w:rsid w:val="00344FE1"/>
    <w:rsid w:val="00345848"/>
    <w:rsid w:val="00350BF5"/>
    <w:rsid w:val="003553F7"/>
    <w:rsid w:val="00356BCB"/>
    <w:rsid w:val="003700FA"/>
    <w:rsid w:val="003914AD"/>
    <w:rsid w:val="003A7D0B"/>
    <w:rsid w:val="003B213D"/>
    <w:rsid w:val="003B25C8"/>
    <w:rsid w:val="003B5F57"/>
    <w:rsid w:val="003C484B"/>
    <w:rsid w:val="003E406C"/>
    <w:rsid w:val="003F3153"/>
    <w:rsid w:val="003F3E1A"/>
    <w:rsid w:val="003F4073"/>
    <w:rsid w:val="003F43DB"/>
    <w:rsid w:val="004142B7"/>
    <w:rsid w:val="00427613"/>
    <w:rsid w:val="004558F5"/>
    <w:rsid w:val="00470419"/>
    <w:rsid w:val="004943C0"/>
    <w:rsid w:val="004C0D43"/>
    <w:rsid w:val="004C77EA"/>
    <w:rsid w:val="004D0776"/>
    <w:rsid w:val="004D5350"/>
    <w:rsid w:val="004D70D7"/>
    <w:rsid w:val="004F0EDE"/>
    <w:rsid w:val="00501776"/>
    <w:rsid w:val="0052551A"/>
    <w:rsid w:val="00525FFC"/>
    <w:rsid w:val="0052778B"/>
    <w:rsid w:val="00531FBF"/>
    <w:rsid w:val="00534704"/>
    <w:rsid w:val="005369F1"/>
    <w:rsid w:val="00546F7A"/>
    <w:rsid w:val="00547F56"/>
    <w:rsid w:val="00564FBD"/>
    <w:rsid w:val="00565601"/>
    <w:rsid w:val="005A727A"/>
    <w:rsid w:val="005C522C"/>
    <w:rsid w:val="005C717A"/>
    <w:rsid w:val="005D07A3"/>
    <w:rsid w:val="005E29B4"/>
    <w:rsid w:val="00600417"/>
    <w:rsid w:val="006111E6"/>
    <w:rsid w:val="0061684E"/>
    <w:rsid w:val="00630534"/>
    <w:rsid w:val="006348AD"/>
    <w:rsid w:val="00640998"/>
    <w:rsid w:val="006452B0"/>
    <w:rsid w:val="00654F18"/>
    <w:rsid w:val="00655963"/>
    <w:rsid w:val="006658A3"/>
    <w:rsid w:val="006A4E98"/>
    <w:rsid w:val="006A7BDC"/>
    <w:rsid w:val="006B4311"/>
    <w:rsid w:val="006B506E"/>
    <w:rsid w:val="006C1D84"/>
    <w:rsid w:val="006C225B"/>
    <w:rsid w:val="006D0845"/>
    <w:rsid w:val="006D2330"/>
    <w:rsid w:val="006D28E5"/>
    <w:rsid w:val="006D2F5F"/>
    <w:rsid w:val="0073007C"/>
    <w:rsid w:val="00756DCC"/>
    <w:rsid w:val="00762873"/>
    <w:rsid w:val="00783B8D"/>
    <w:rsid w:val="007A75C3"/>
    <w:rsid w:val="007B41C9"/>
    <w:rsid w:val="007D5FBC"/>
    <w:rsid w:val="007D7569"/>
    <w:rsid w:val="007F7332"/>
    <w:rsid w:val="008128F5"/>
    <w:rsid w:val="00817678"/>
    <w:rsid w:val="008205E3"/>
    <w:rsid w:val="0082774B"/>
    <w:rsid w:val="00842C5F"/>
    <w:rsid w:val="00854042"/>
    <w:rsid w:val="00863D49"/>
    <w:rsid w:val="00876674"/>
    <w:rsid w:val="00886068"/>
    <w:rsid w:val="00887A3E"/>
    <w:rsid w:val="008A1BFD"/>
    <w:rsid w:val="008B2F70"/>
    <w:rsid w:val="008C723B"/>
    <w:rsid w:val="008C75CD"/>
    <w:rsid w:val="008D030F"/>
    <w:rsid w:val="008E2134"/>
    <w:rsid w:val="008E28BF"/>
    <w:rsid w:val="00903307"/>
    <w:rsid w:val="00906ADB"/>
    <w:rsid w:val="00936AC4"/>
    <w:rsid w:val="009374F5"/>
    <w:rsid w:val="009377DC"/>
    <w:rsid w:val="0094231D"/>
    <w:rsid w:val="00965C28"/>
    <w:rsid w:val="00972892"/>
    <w:rsid w:val="00972ABA"/>
    <w:rsid w:val="00986A82"/>
    <w:rsid w:val="009941A2"/>
    <w:rsid w:val="009A23A5"/>
    <w:rsid w:val="009A4C57"/>
    <w:rsid w:val="009B06C0"/>
    <w:rsid w:val="009D50CC"/>
    <w:rsid w:val="00A076E4"/>
    <w:rsid w:val="00A1428F"/>
    <w:rsid w:val="00A22708"/>
    <w:rsid w:val="00A35FAE"/>
    <w:rsid w:val="00A55E44"/>
    <w:rsid w:val="00A7547B"/>
    <w:rsid w:val="00A80002"/>
    <w:rsid w:val="00A8390C"/>
    <w:rsid w:val="00A83C56"/>
    <w:rsid w:val="00AA0A06"/>
    <w:rsid w:val="00AA63EF"/>
    <w:rsid w:val="00AB485A"/>
    <w:rsid w:val="00AB6202"/>
    <w:rsid w:val="00AB6710"/>
    <w:rsid w:val="00AD06D2"/>
    <w:rsid w:val="00AD4147"/>
    <w:rsid w:val="00AD5713"/>
    <w:rsid w:val="00AE0822"/>
    <w:rsid w:val="00AF1054"/>
    <w:rsid w:val="00B122B5"/>
    <w:rsid w:val="00B14D10"/>
    <w:rsid w:val="00B165A5"/>
    <w:rsid w:val="00B2412A"/>
    <w:rsid w:val="00B3056B"/>
    <w:rsid w:val="00B3166E"/>
    <w:rsid w:val="00B34DA1"/>
    <w:rsid w:val="00B4028B"/>
    <w:rsid w:val="00B47724"/>
    <w:rsid w:val="00B54156"/>
    <w:rsid w:val="00B550D9"/>
    <w:rsid w:val="00B5596F"/>
    <w:rsid w:val="00B616E6"/>
    <w:rsid w:val="00B6605F"/>
    <w:rsid w:val="00B66D1D"/>
    <w:rsid w:val="00BB0006"/>
    <w:rsid w:val="00BB6CE3"/>
    <w:rsid w:val="00BB79AB"/>
    <w:rsid w:val="00BD1AAA"/>
    <w:rsid w:val="00BD3205"/>
    <w:rsid w:val="00BE7EA2"/>
    <w:rsid w:val="00BF22F0"/>
    <w:rsid w:val="00C01B66"/>
    <w:rsid w:val="00C035F6"/>
    <w:rsid w:val="00C036C9"/>
    <w:rsid w:val="00C0579E"/>
    <w:rsid w:val="00C1434A"/>
    <w:rsid w:val="00C216DD"/>
    <w:rsid w:val="00C40A4F"/>
    <w:rsid w:val="00C41BA8"/>
    <w:rsid w:val="00C44C9D"/>
    <w:rsid w:val="00C53151"/>
    <w:rsid w:val="00C668CD"/>
    <w:rsid w:val="00C822E4"/>
    <w:rsid w:val="00C8607C"/>
    <w:rsid w:val="00C93888"/>
    <w:rsid w:val="00CA39C2"/>
    <w:rsid w:val="00CA57EA"/>
    <w:rsid w:val="00CA73F7"/>
    <w:rsid w:val="00CB78FA"/>
    <w:rsid w:val="00CD5883"/>
    <w:rsid w:val="00CE15F8"/>
    <w:rsid w:val="00CE4A80"/>
    <w:rsid w:val="00CE7691"/>
    <w:rsid w:val="00CE7DA6"/>
    <w:rsid w:val="00CF02D9"/>
    <w:rsid w:val="00CF197B"/>
    <w:rsid w:val="00CF4593"/>
    <w:rsid w:val="00D0166E"/>
    <w:rsid w:val="00D05F13"/>
    <w:rsid w:val="00D2254A"/>
    <w:rsid w:val="00D22C0C"/>
    <w:rsid w:val="00D50198"/>
    <w:rsid w:val="00D611AE"/>
    <w:rsid w:val="00D830B0"/>
    <w:rsid w:val="00D85CD7"/>
    <w:rsid w:val="00D8741B"/>
    <w:rsid w:val="00D96E64"/>
    <w:rsid w:val="00DA0DB4"/>
    <w:rsid w:val="00DD583B"/>
    <w:rsid w:val="00DD70BE"/>
    <w:rsid w:val="00DF2D4E"/>
    <w:rsid w:val="00DF3A43"/>
    <w:rsid w:val="00E03393"/>
    <w:rsid w:val="00E267CB"/>
    <w:rsid w:val="00E466A9"/>
    <w:rsid w:val="00E65B06"/>
    <w:rsid w:val="00E7736B"/>
    <w:rsid w:val="00E9029E"/>
    <w:rsid w:val="00E90371"/>
    <w:rsid w:val="00EA599B"/>
    <w:rsid w:val="00EA67A5"/>
    <w:rsid w:val="00EB10B5"/>
    <w:rsid w:val="00EB2B8F"/>
    <w:rsid w:val="00EB7145"/>
    <w:rsid w:val="00EC5AB7"/>
    <w:rsid w:val="00EE1C35"/>
    <w:rsid w:val="00EF29F7"/>
    <w:rsid w:val="00EF56D7"/>
    <w:rsid w:val="00F00DA7"/>
    <w:rsid w:val="00F012BC"/>
    <w:rsid w:val="00F0300B"/>
    <w:rsid w:val="00F067DA"/>
    <w:rsid w:val="00F07A12"/>
    <w:rsid w:val="00F13E56"/>
    <w:rsid w:val="00F14DED"/>
    <w:rsid w:val="00F217C5"/>
    <w:rsid w:val="00F63AED"/>
    <w:rsid w:val="00F65A96"/>
    <w:rsid w:val="00F67E27"/>
    <w:rsid w:val="00F92B50"/>
    <w:rsid w:val="00FB2A44"/>
    <w:rsid w:val="00FB2F47"/>
    <w:rsid w:val="00FB4AC7"/>
    <w:rsid w:val="00FB4E93"/>
    <w:rsid w:val="00FB746C"/>
    <w:rsid w:val="00FD3F0F"/>
    <w:rsid w:val="00FD7BE7"/>
    <w:rsid w:val="00FE5EF7"/>
    <w:rsid w:val="00FF5E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D4884CB7-EC38-4D8B-ADCC-6688EB075C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0516"/>
    <w:pPr>
      <w:spacing w:after="160" w:line="259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locked/>
    <w:rsid w:val="00A1428F"/>
    <w:pPr>
      <w:keepNext/>
      <w:pBdr>
        <w:top w:val="single" w:sz="4" w:space="1" w:color="auto"/>
      </w:pBdr>
      <w:spacing w:after="0" w:line="240" w:lineRule="auto"/>
      <w:jc w:val="center"/>
      <w:outlineLvl w:val="0"/>
    </w:pPr>
    <w:rPr>
      <w:rFonts w:ascii="Times New Roman" w:hAnsi="Times New Roman" w:cs="Times New Roman"/>
      <w:b/>
      <w:bCs/>
      <w:spacing w:val="7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A46A24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customStyle="1" w:styleId="ConsPlusTitle">
    <w:name w:val="ConsPlusTitle"/>
    <w:uiPriority w:val="99"/>
    <w:rsid w:val="005E29B4"/>
    <w:pPr>
      <w:widowControl w:val="0"/>
      <w:autoSpaceDE w:val="0"/>
      <w:autoSpaceDN w:val="0"/>
    </w:pPr>
    <w:rPr>
      <w:rFonts w:eastAsia="Times New Roman" w:cs="Calibri"/>
      <w:b/>
      <w:bCs/>
      <w:sz w:val="22"/>
      <w:szCs w:val="22"/>
    </w:rPr>
  </w:style>
  <w:style w:type="paragraph" w:customStyle="1" w:styleId="ConsPlusNormal">
    <w:name w:val="ConsPlusNormal"/>
    <w:link w:val="ConsPlusNormal0"/>
    <w:uiPriority w:val="99"/>
    <w:rsid w:val="005E29B4"/>
    <w:pPr>
      <w:widowControl w:val="0"/>
      <w:autoSpaceDE w:val="0"/>
      <w:autoSpaceDN w:val="0"/>
    </w:pPr>
    <w:rPr>
      <w:rFonts w:eastAsia="Times New Roman" w:cs="Calibri"/>
      <w:sz w:val="22"/>
      <w:szCs w:val="22"/>
    </w:rPr>
  </w:style>
  <w:style w:type="paragraph" w:customStyle="1" w:styleId="ConsPlusNonformat">
    <w:name w:val="ConsPlusNonformat"/>
    <w:uiPriority w:val="99"/>
    <w:rsid w:val="005E29B4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character" w:styleId="a3">
    <w:name w:val="Hyperlink"/>
    <w:uiPriority w:val="99"/>
    <w:rsid w:val="00E466A9"/>
    <w:rPr>
      <w:color w:val="auto"/>
      <w:u w:val="single"/>
    </w:rPr>
  </w:style>
  <w:style w:type="paragraph" w:customStyle="1" w:styleId="a4">
    <w:name w:val="Знак Знак Знак Знак"/>
    <w:basedOn w:val="a"/>
    <w:uiPriority w:val="99"/>
    <w:rsid w:val="001E0933"/>
    <w:pPr>
      <w:spacing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ConsPlusNormal0">
    <w:name w:val="ConsPlusNormal Знак"/>
    <w:link w:val="ConsPlusNormal"/>
    <w:uiPriority w:val="99"/>
    <w:locked/>
    <w:rsid w:val="008128F5"/>
    <w:rPr>
      <w:rFonts w:ascii="Calibri" w:hAnsi="Calibri" w:cs="Calibri"/>
      <w:sz w:val="22"/>
      <w:szCs w:val="22"/>
      <w:lang w:eastAsia="ru-RU"/>
    </w:rPr>
  </w:style>
  <w:style w:type="paragraph" w:styleId="a5">
    <w:name w:val="Body Text"/>
    <w:basedOn w:val="a"/>
    <w:link w:val="a6"/>
    <w:uiPriority w:val="99"/>
    <w:rsid w:val="00A1428F"/>
    <w:pPr>
      <w:pBdr>
        <w:top w:val="single" w:sz="4" w:space="1" w:color="auto"/>
      </w:pBdr>
      <w:spacing w:after="0" w:line="240" w:lineRule="auto"/>
      <w:jc w:val="both"/>
    </w:pPr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BodyTextChar">
    <w:name w:val="Body Text Char"/>
    <w:uiPriority w:val="99"/>
    <w:semiHidden/>
    <w:rsid w:val="00A46A24"/>
    <w:rPr>
      <w:rFonts w:cs="Calibri"/>
      <w:lang w:eastAsia="en-US"/>
    </w:rPr>
  </w:style>
  <w:style w:type="paragraph" w:customStyle="1" w:styleId="11">
    <w:name w:val="Знак Знак1 Знак Знак Знак Знак"/>
    <w:basedOn w:val="a"/>
    <w:uiPriority w:val="99"/>
    <w:rsid w:val="00A1428F"/>
    <w:pPr>
      <w:spacing w:line="240" w:lineRule="exact"/>
    </w:pPr>
    <w:rPr>
      <w:rFonts w:ascii="Verdana" w:hAnsi="Verdana" w:cs="Verdana"/>
      <w:sz w:val="20"/>
      <w:szCs w:val="20"/>
      <w:lang w:val="en-US"/>
    </w:rPr>
  </w:style>
  <w:style w:type="table" w:styleId="a7">
    <w:name w:val="Table Grid"/>
    <w:basedOn w:val="a1"/>
    <w:uiPriority w:val="99"/>
    <w:locked/>
    <w:rsid w:val="00A1428F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Основной текст Знак"/>
    <w:link w:val="a5"/>
    <w:uiPriority w:val="99"/>
    <w:locked/>
    <w:rsid w:val="00A1428F"/>
    <w:rPr>
      <w:b/>
      <w:bCs/>
      <w:sz w:val="24"/>
      <w:szCs w:val="24"/>
      <w:lang w:val="ru-RU" w:eastAsia="ru-RU"/>
    </w:rPr>
  </w:style>
  <w:style w:type="paragraph" w:customStyle="1" w:styleId="12">
    <w:name w:val="Знак1 Знак Знак Знак Знак Знак Знак Знак Знак Знак"/>
    <w:basedOn w:val="a"/>
    <w:uiPriority w:val="99"/>
    <w:rsid w:val="00A1428F"/>
    <w:pPr>
      <w:spacing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8">
    <w:name w:val="Знак"/>
    <w:basedOn w:val="a"/>
    <w:uiPriority w:val="99"/>
    <w:rsid w:val="00A1428F"/>
    <w:pPr>
      <w:spacing w:line="240" w:lineRule="exact"/>
    </w:pPr>
    <w:rPr>
      <w:rFonts w:ascii="Verdana" w:hAnsi="Verdana" w:cs="Verdana"/>
      <w:sz w:val="20"/>
      <w:szCs w:val="20"/>
      <w:lang w:val="en-US"/>
    </w:rPr>
  </w:style>
  <w:style w:type="paragraph" w:styleId="a9">
    <w:name w:val="header"/>
    <w:basedOn w:val="a"/>
    <w:link w:val="aa"/>
    <w:uiPriority w:val="99"/>
    <w:rsid w:val="00A1428F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HeaderChar">
    <w:name w:val="Header Char"/>
    <w:uiPriority w:val="99"/>
    <w:semiHidden/>
    <w:rsid w:val="00A46A24"/>
    <w:rPr>
      <w:rFonts w:cs="Calibri"/>
      <w:lang w:eastAsia="en-US"/>
    </w:rPr>
  </w:style>
  <w:style w:type="character" w:styleId="ab">
    <w:name w:val="page number"/>
    <w:basedOn w:val="a0"/>
    <w:uiPriority w:val="99"/>
    <w:rsid w:val="00A1428F"/>
  </w:style>
  <w:style w:type="paragraph" w:styleId="ac">
    <w:name w:val="footer"/>
    <w:basedOn w:val="a"/>
    <w:link w:val="ad"/>
    <w:uiPriority w:val="99"/>
    <w:rsid w:val="00A1428F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d">
    <w:name w:val="Нижний колонтитул Знак"/>
    <w:link w:val="ac"/>
    <w:uiPriority w:val="99"/>
    <w:semiHidden/>
    <w:rsid w:val="00A46A24"/>
    <w:rPr>
      <w:rFonts w:cs="Calibri"/>
      <w:lang w:eastAsia="en-US"/>
    </w:rPr>
  </w:style>
  <w:style w:type="paragraph" w:styleId="ae">
    <w:name w:val="Normal (Web)"/>
    <w:basedOn w:val="a"/>
    <w:uiPriority w:val="99"/>
    <w:rsid w:val="00A1428F"/>
    <w:pPr>
      <w:suppressAutoHyphens/>
      <w:spacing w:before="280" w:after="280" w:line="240" w:lineRule="auto"/>
    </w:pPr>
    <w:rPr>
      <w:rFonts w:ascii="Times New Roman" w:hAnsi="Times New Roman" w:cs="Times New Roman"/>
      <w:sz w:val="24"/>
      <w:szCs w:val="24"/>
      <w:lang w:eastAsia="ar-SA"/>
    </w:rPr>
  </w:style>
  <w:style w:type="character" w:customStyle="1" w:styleId="FontStyle17">
    <w:name w:val="Font Style17"/>
    <w:uiPriority w:val="99"/>
    <w:rsid w:val="00A1428F"/>
    <w:rPr>
      <w:rFonts w:ascii="Times New Roman" w:hAnsi="Times New Roman" w:cs="Times New Roman"/>
      <w:b/>
      <w:bCs/>
      <w:spacing w:val="10"/>
      <w:sz w:val="24"/>
      <w:szCs w:val="24"/>
    </w:rPr>
  </w:style>
  <w:style w:type="character" w:customStyle="1" w:styleId="WW8Num8z0">
    <w:name w:val="WW8Num8z0"/>
    <w:uiPriority w:val="99"/>
    <w:rsid w:val="00A1428F"/>
  </w:style>
  <w:style w:type="character" w:customStyle="1" w:styleId="WW8Num15z0">
    <w:name w:val="WW8Num15z0"/>
    <w:uiPriority w:val="99"/>
    <w:rsid w:val="00A1428F"/>
  </w:style>
  <w:style w:type="paragraph" w:customStyle="1" w:styleId="13">
    <w:name w:val="Стиль1"/>
    <w:basedOn w:val="af"/>
    <w:next w:val="af"/>
    <w:autoRedefine/>
    <w:uiPriority w:val="99"/>
    <w:rsid w:val="00A1428F"/>
    <w:pPr>
      <w:spacing w:after="0"/>
      <w:ind w:firstLine="709"/>
      <w:jc w:val="both"/>
    </w:pPr>
    <w:rPr>
      <w:sz w:val="28"/>
      <w:szCs w:val="28"/>
    </w:rPr>
  </w:style>
  <w:style w:type="paragraph" w:styleId="af">
    <w:name w:val="Body Text First Indent"/>
    <w:basedOn w:val="a5"/>
    <w:link w:val="af0"/>
    <w:uiPriority w:val="99"/>
    <w:rsid w:val="00A1428F"/>
    <w:pPr>
      <w:pBdr>
        <w:top w:val="none" w:sz="0" w:space="0" w:color="auto"/>
      </w:pBdr>
      <w:spacing w:after="120"/>
      <w:ind w:firstLine="210"/>
      <w:jc w:val="left"/>
    </w:pPr>
    <w:rPr>
      <w:b w:val="0"/>
      <w:bCs w:val="0"/>
    </w:rPr>
  </w:style>
  <w:style w:type="character" w:customStyle="1" w:styleId="af0">
    <w:name w:val="Красная строка Знак"/>
    <w:link w:val="af"/>
    <w:uiPriority w:val="99"/>
    <w:semiHidden/>
    <w:rsid w:val="00A46A24"/>
    <w:rPr>
      <w:rFonts w:cs="Calibri"/>
      <w:b/>
      <w:bCs/>
      <w:sz w:val="24"/>
      <w:szCs w:val="24"/>
      <w:lang w:val="ru-RU" w:eastAsia="en-US"/>
    </w:rPr>
  </w:style>
  <w:style w:type="character" w:styleId="af1">
    <w:name w:val="annotation reference"/>
    <w:uiPriority w:val="99"/>
    <w:semiHidden/>
    <w:rsid w:val="00A1428F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rsid w:val="00A1428F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f3">
    <w:name w:val="Текст примечания Знак"/>
    <w:link w:val="af2"/>
    <w:uiPriority w:val="99"/>
    <w:semiHidden/>
    <w:rsid w:val="00A46A24"/>
    <w:rPr>
      <w:rFonts w:cs="Calibri"/>
      <w:sz w:val="20"/>
      <w:szCs w:val="20"/>
      <w:lang w:eastAsia="en-US"/>
    </w:rPr>
  </w:style>
  <w:style w:type="paragraph" w:styleId="af4">
    <w:name w:val="annotation subject"/>
    <w:basedOn w:val="af2"/>
    <w:next w:val="af2"/>
    <w:link w:val="af5"/>
    <w:uiPriority w:val="99"/>
    <w:semiHidden/>
    <w:rsid w:val="00A1428F"/>
    <w:rPr>
      <w:b/>
      <w:bCs/>
    </w:rPr>
  </w:style>
  <w:style w:type="character" w:customStyle="1" w:styleId="af5">
    <w:name w:val="Тема примечания Знак"/>
    <w:link w:val="af4"/>
    <w:uiPriority w:val="99"/>
    <w:semiHidden/>
    <w:rsid w:val="00A46A24"/>
    <w:rPr>
      <w:rFonts w:cs="Calibri"/>
      <w:b/>
      <w:bCs/>
      <w:sz w:val="20"/>
      <w:szCs w:val="20"/>
      <w:lang w:eastAsia="en-US"/>
    </w:rPr>
  </w:style>
  <w:style w:type="paragraph" w:styleId="af6">
    <w:name w:val="Balloon Text"/>
    <w:basedOn w:val="a"/>
    <w:link w:val="af7"/>
    <w:uiPriority w:val="99"/>
    <w:semiHidden/>
    <w:rsid w:val="00A1428F"/>
    <w:pPr>
      <w:spacing w:after="0" w:line="240" w:lineRule="auto"/>
    </w:pPr>
    <w:rPr>
      <w:rFonts w:ascii="Tahoma" w:hAnsi="Tahoma" w:cs="Tahoma"/>
      <w:sz w:val="16"/>
      <w:szCs w:val="16"/>
      <w:lang w:eastAsia="ru-RU"/>
    </w:rPr>
  </w:style>
  <w:style w:type="character" w:customStyle="1" w:styleId="af7">
    <w:name w:val="Текст выноски Знак"/>
    <w:link w:val="af6"/>
    <w:uiPriority w:val="99"/>
    <w:semiHidden/>
    <w:rsid w:val="00A46A24"/>
    <w:rPr>
      <w:rFonts w:ascii="Times New Roman" w:hAnsi="Times New Roman"/>
      <w:sz w:val="0"/>
      <w:szCs w:val="0"/>
      <w:lang w:eastAsia="en-US"/>
    </w:rPr>
  </w:style>
  <w:style w:type="character" w:customStyle="1" w:styleId="aa">
    <w:name w:val="Верхний колонтитул Знак"/>
    <w:link w:val="a9"/>
    <w:uiPriority w:val="99"/>
    <w:locked/>
    <w:rsid w:val="00A1428F"/>
    <w:rPr>
      <w:sz w:val="24"/>
      <w:szCs w:val="24"/>
      <w:lang w:val="ru-RU" w:eastAsia="ru-RU"/>
    </w:rPr>
  </w:style>
  <w:style w:type="paragraph" w:customStyle="1" w:styleId="31">
    <w:name w:val="Основной текст 31"/>
    <w:basedOn w:val="a"/>
    <w:uiPriority w:val="99"/>
    <w:rsid w:val="00A1428F"/>
    <w:pPr>
      <w:spacing w:after="120" w:line="240" w:lineRule="auto"/>
    </w:pPr>
    <w:rPr>
      <w:rFonts w:ascii="Times New Roman" w:hAnsi="Times New Roman" w:cs="Times New Roman"/>
      <w:sz w:val="16"/>
      <w:szCs w:val="16"/>
      <w:lang w:eastAsia="ar-SA"/>
    </w:rPr>
  </w:style>
  <w:style w:type="character" w:styleId="af8">
    <w:name w:val="FollowedHyperlink"/>
    <w:uiPriority w:val="99"/>
    <w:rsid w:val="00A1428F"/>
    <w:rPr>
      <w:color w:val="800080"/>
      <w:u w:val="single"/>
    </w:rPr>
  </w:style>
  <w:style w:type="paragraph" w:customStyle="1" w:styleId="14">
    <w:name w:val="Знак Знак Знак1 Знак"/>
    <w:basedOn w:val="a"/>
    <w:uiPriority w:val="99"/>
    <w:rsid w:val="00A1428F"/>
    <w:pPr>
      <w:spacing w:before="100" w:beforeAutospacing="1" w:after="100" w:afterAutospacing="1" w:line="240" w:lineRule="auto"/>
    </w:pPr>
    <w:rPr>
      <w:rFonts w:ascii="Tahoma" w:hAnsi="Tahoma" w:cs="Tahom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980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009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5225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199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4583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3590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723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947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524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5805AE-0F1E-440B-880E-FDCF4069E9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971</TotalTime>
  <Pages>3</Pages>
  <Words>762</Words>
  <Characters>4349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Mosk</Company>
  <LinksUpToDate>false</LinksUpToDate>
  <CharactersWithSpaces>5101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Хосикуридзе Алевтина Михайловна</dc:creator>
  <cp:keywords/>
  <dc:description/>
  <cp:lastModifiedBy>Хосикуридзе Алевтина Михайловна</cp:lastModifiedBy>
  <cp:revision>267</cp:revision>
  <cp:lastPrinted>2019-06-27T12:29:00Z</cp:lastPrinted>
  <dcterms:created xsi:type="dcterms:W3CDTF">2019-06-12T09:15:00Z</dcterms:created>
  <dcterms:modified xsi:type="dcterms:W3CDTF">2020-08-25T08:02:00Z</dcterms:modified>
</cp:coreProperties>
</file>